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F5B" w:rsidRPr="00962992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val="x-none"/>
          <w:rPrChange w:id="0" w:author="Скобелева Карина Олеговна" w:date="2025-09-11T14:48:00Z">
            <w:rPr>
              <w:rFonts w:ascii="Times New Roman" w:eastAsia="Times New Roman" w:hAnsi="Times New Roman" w:cs="Times New Roman"/>
              <w:bCs/>
              <w:iCs/>
              <w:sz w:val="28"/>
              <w:szCs w:val="28"/>
              <w:lang w:val="x-none"/>
            </w:rPr>
          </w:rPrChange>
        </w:rPr>
      </w:pPr>
      <w:bookmarkStart w:id="1" w:name="_Toc40976864"/>
      <w:bookmarkStart w:id="2" w:name="_Toc157000255"/>
      <w:bookmarkStart w:id="3" w:name="_Toc157000257"/>
      <w:bookmarkStart w:id="4" w:name="_Hlk20901195"/>
      <w:r w:rsidRPr="00962992">
        <w:rPr>
          <w:rFonts w:ascii="Times New Roman" w:eastAsia="Times New Roman" w:hAnsi="Times New Roman" w:cs="Times New Roman"/>
          <w:sz w:val="24"/>
          <w:szCs w:val="24"/>
          <w:lang w:val="x-none"/>
          <w:rPrChange w:id="5" w:author="Скобелева Карина Олеговна" w:date="2025-09-11T14:48:00Z">
            <w:rPr>
              <w:rFonts w:ascii="Times New Roman" w:eastAsia="Times New Roman" w:hAnsi="Times New Roman" w:cs="Times New Roman"/>
              <w:sz w:val="28"/>
              <w:szCs w:val="28"/>
              <w:lang w:val="x-none"/>
            </w:rPr>
          </w:rPrChange>
        </w:rPr>
        <w:t xml:space="preserve">Приложение </w:t>
      </w:r>
      <w:bookmarkEnd w:id="1"/>
      <w:bookmarkEnd w:id="2"/>
      <w:r w:rsidRPr="00962992">
        <w:rPr>
          <w:rFonts w:ascii="Times New Roman" w:eastAsia="Times New Roman" w:hAnsi="Times New Roman" w:cs="Times New Roman"/>
          <w:sz w:val="24"/>
          <w:szCs w:val="24"/>
          <w:rPrChange w:id="6" w:author="Скобелева Карина Олеговна" w:date="2025-09-11T14:48:00Z">
            <w:rPr>
              <w:rFonts w:ascii="Times New Roman" w:eastAsia="Times New Roman" w:hAnsi="Times New Roman" w:cs="Times New Roman"/>
              <w:sz w:val="28"/>
              <w:szCs w:val="28"/>
            </w:rPr>
          </w:rPrChange>
        </w:rPr>
        <w:t>1</w:t>
      </w:r>
      <w:r w:rsidR="0019252E" w:rsidRPr="00962992">
        <w:rPr>
          <w:rFonts w:ascii="Times New Roman" w:eastAsia="Times New Roman" w:hAnsi="Times New Roman" w:cs="Times New Roman"/>
          <w:sz w:val="24"/>
          <w:szCs w:val="24"/>
          <w:rPrChange w:id="7" w:author="Скобелева Карина Олеговна" w:date="2025-09-11T14:48:00Z">
            <w:rPr>
              <w:rFonts w:ascii="Times New Roman" w:eastAsia="Times New Roman" w:hAnsi="Times New Roman" w:cs="Times New Roman"/>
              <w:sz w:val="28"/>
              <w:szCs w:val="28"/>
            </w:rPr>
          </w:rPrChange>
        </w:rPr>
        <w:t>0</w:t>
      </w:r>
    </w:p>
    <w:p w:rsidR="00915AEE" w:rsidRPr="00962992" w:rsidDel="002C7AF5" w:rsidRDefault="00915AEE" w:rsidP="00915AEE">
      <w:pPr>
        <w:suppressAutoHyphens/>
        <w:spacing w:after="0" w:line="240" w:lineRule="auto"/>
        <w:ind w:left="5103"/>
        <w:rPr>
          <w:del w:id="8" w:author="Скобелева Карина Олеговна" w:date="2025-10-21T16:27:00Z"/>
          <w:rFonts w:ascii="Times New Roman" w:eastAsia="NSimSun" w:hAnsi="Times New Roman" w:cs="Lucida Sans"/>
          <w:kern w:val="2"/>
          <w:sz w:val="24"/>
          <w:szCs w:val="24"/>
          <w:lang w:eastAsia="zh-CN" w:bidi="hi-IN"/>
          <w:rPrChange w:id="9" w:author="Скобелева Карина Олеговна" w:date="2025-09-11T14:48:00Z">
            <w:rPr>
              <w:del w:id="10" w:author="Скобелева Карина Олеговна" w:date="2025-10-21T16:27:00Z"/>
              <w:rFonts w:ascii="Times New Roman" w:eastAsia="NSimSun" w:hAnsi="Times New Roman" w:cs="Lucida Sans"/>
              <w:kern w:val="2"/>
              <w:sz w:val="28"/>
              <w:szCs w:val="28"/>
              <w:lang w:eastAsia="zh-CN" w:bidi="hi-IN"/>
            </w:rPr>
          </w:rPrChange>
        </w:rPr>
      </w:pPr>
      <w:del w:id="11" w:author="Скобелева Карина Олеговна" w:date="2025-10-21T16:27:00Z">
        <w:r w:rsidRPr="00962992" w:rsidDel="002C7AF5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  <w:rPrChange w:id="12" w:author="Скобелева Карина Олеговна" w:date="2025-09-11T14:48:00Z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rPrChange>
          </w:rPr>
          <w:delText>к типовой форме</w:delText>
        </w:r>
      </w:del>
    </w:p>
    <w:p w:rsidR="00915AEE" w:rsidRPr="00962992" w:rsidRDefault="00915AEE" w:rsidP="00915AEE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  <w:rPrChange w:id="13" w:author="Скобелева Карина Олеговна" w:date="2025-09-11T14:48:00Z">
            <w:rPr>
              <w:rFonts w:ascii="Times New Roman" w:eastAsia="NSimSun" w:hAnsi="Times New Roman" w:cs="Lucida Sans"/>
              <w:kern w:val="2"/>
              <w:sz w:val="28"/>
              <w:szCs w:val="28"/>
              <w:lang w:eastAsia="zh-CN" w:bidi="hi-IN"/>
            </w:rPr>
          </w:rPrChange>
        </w:rPr>
      </w:pPr>
      <w:del w:id="14" w:author="Скобелева Карина Олеговна" w:date="2025-10-21T16:27:00Z">
        <w:r w:rsidRPr="00962992" w:rsidDel="002C7AF5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  <w:rPrChange w:id="15" w:author="Скобелева Карина Олеговна" w:date="2025-09-11T14:48:00Z">
              <w:rPr>
                <w:rFonts w:ascii="Times New Roman" w:eastAsia="NSimSun" w:hAnsi="Times New Roman" w:cs="Lucida Sans"/>
                <w:kern w:val="2"/>
                <w:sz w:val="28"/>
                <w:szCs w:val="28"/>
                <w:lang w:eastAsia="zh-CN" w:bidi="hi-IN"/>
              </w:rPr>
            </w:rPrChange>
          </w:rPr>
          <w:delText>а</w:delText>
        </w:r>
      </w:del>
      <w:ins w:id="16" w:author="Скобелева Карина Олеговна" w:date="2025-10-21T16:27:00Z">
        <w:r w:rsidR="002C7AF5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t>А</w:t>
        </w:r>
      </w:ins>
      <w:bookmarkStart w:id="17" w:name="_GoBack"/>
      <w:bookmarkEnd w:id="17"/>
      <w:r w:rsidRPr="00962992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  <w:rPrChange w:id="18" w:author="Скобелева Карина Олеговна" w:date="2025-09-11T14:48:00Z">
            <w:rPr>
              <w:rFonts w:ascii="Times New Roman" w:eastAsia="NSimSun" w:hAnsi="Times New Roman" w:cs="Lucida Sans"/>
              <w:kern w:val="2"/>
              <w:sz w:val="28"/>
              <w:szCs w:val="28"/>
              <w:lang w:eastAsia="zh-CN" w:bidi="hi-IN"/>
            </w:rPr>
          </w:rPrChange>
        </w:rPr>
        <w:t>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Del="00962992" w:rsidRDefault="008A3E64" w:rsidP="00962992">
      <w:pPr>
        <w:spacing w:after="0" w:line="240" w:lineRule="auto"/>
        <w:outlineLvl w:val="1"/>
        <w:rPr>
          <w:del w:id="19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</w:pPr>
    </w:p>
    <w:p w:rsidR="00962992" w:rsidRDefault="00962992">
      <w:pPr>
        <w:spacing w:after="0" w:line="240" w:lineRule="auto"/>
        <w:outlineLvl w:val="1"/>
        <w:rPr>
          <w:ins w:id="20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  <w:pPrChange w:id="21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Del="00962992" w:rsidRDefault="008A3E64" w:rsidP="00A26E0A">
      <w:pPr>
        <w:spacing w:after="0" w:line="240" w:lineRule="auto"/>
        <w:jc w:val="center"/>
        <w:outlineLvl w:val="1"/>
        <w:rPr>
          <w:del w:id="22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</w:pPr>
    </w:p>
    <w:p w:rsidR="008A3E64" w:rsidDel="00962992" w:rsidRDefault="008A3E64">
      <w:pPr>
        <w:spacing w:after="0" w:line="240" w:lineRule="auto"/>
        <w:outlineLvl w:val="1"/>
        <w:rPr>
          <w:del w:id="23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  <w:pPrChange w:id="24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Del="00962992" w:rsidRDefault="008A3E64">
      <w:pPr>
        <w:spacing w:after="0" w:line="240" w:lineRule="auto"/>
        <w:outlineLvl w:val="1"/>
        <w:rPr>
          <w:del w:id="25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  <w:pPrChange w:id="26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Del="00962992" w:rsidRDefault="008A3E64">
      <w:pPr>
        <w:spacing w:after="0" w:line="240" w:lineRule="auto"/>
        <w:outlineLvl w:val="1"/>
        <w:rPr>
          <w:del w:id="27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  <w:pPrChange w:id="28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Del="00962992" w:rsidRDefault="008A3E64">
      <w:pPr>
        <w:spacing w:after="0" w:line="240" w:lineRule="auto"/>
        <w:outlineLvl w:val="1"/>
        <w:rPr>
          <w:del w:id="29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  <w:pPrChange w:id="30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Del="00962992" w:rsidRDefault="008A3E64">
      <w:pPr>
        <w:spacing w:after="0" w:line="240" w:lineRule="auto"/>
        <w:outlineLvl w:val="1"/>
        <w:rPr>
          <w:del w:id="31" w:author="Скобелева Карина Олеговна" w:date="2025-09-11T14:48:00Z"/>
          <w:rFonts w:ascii="Times New Roman" w:eastAsia="Calibri" w:hAnsi="Times New Roman" w:cs="Times New Roman"/>
          <w:sz w:val="28"/>
          <w:szCs w:val="20"/>
        </w:rPr>
        <w:pPrChange w:id="32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RDefault="008A3E64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0"/>
        </w:rPr>
        <w:pPrChange w:id="33" w:author="Скобелева Карина Олеговна" w:date="2025-09-11T14:48:00Z">
          <w:pPr>
            <w:spacing w:after="0" w:line="240" w:lineRule="auto"/>
            <w:jc w:val="center"/>
            <w:outlineLvl w:val="1"/>
          </w:pPr>
        </w:pPrChange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bookmarkEnd w:id="3"/>
    <w:p w:rsidR="00165E8C" w:rsidRPr="00165E8C" w:rsidRDefault="00FD759E" w:rsidP="00FD759E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D759E">
        <w:rPr>
          <w:rFonts w:ascii="Times New Roman" w:eastAsia="Calibri" w:hAnsi="Times New Roman" w:cs="Times New Roman"/>
          <w:sz w:val="28"/>
          <w:szCs w:val="28"/>
        </w:rPr>
        <w:t>Согласи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FD759E">
        <w:rPr>
          <w:rFonts w:ascii="Times New Roman" w:eastAsia="Calibri" w:hAnsi="Times New Roman" w:cs="Times New Roman"/>
          <w:sz w:val="28"/>
          <w:szCs w:val="28"/>
        </w:rPr>
        <w:t xml:space="preserve">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4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Default="00FD759E" w:rsidP="00D80AEE">
      <w:pPr>
        <w:spacing w:after="0" w:line="240" w:lineRule="auto"/>
        <w:ind w:left="396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D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Администрацию ______________________ </w:t>
      </w:r>
      <w:r w:rsidR="004B7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Московской </w:t>
      </w: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</w:t>
      </w:r>
    </w:p>
    <w:p w:rsid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6E0A">
        <w:rPr>
          <w:rFonts w:ascii="Times New Roman" w:eastAsia="Times New Roman" w:hAnsi="Times New Roman" w:cs="Times New Roman"/>
          <w:sz w:val="20"/>
          <w:szCs w:val="20"/>
          <w:lang w:eastAsia="ru-RU"/>
        </w:rPr>
        <w:t>ФИО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(при наличии) физического лица</w:t>
      </w:r>
    </w:p>
    <w:p w:rsid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личность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FD759E" w:rsidRP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759E">
        <w:rPr>
          <w:rFonts w:ascii="Times New Roman" w:eastAsia="Times New Roman" w:hAnsi="Times New Roman" w:cs="Times New Roman"/>
          <w:sz w:val="20"/>
          <w:szCs w:val="20"/>
          <w:lang w:eastAsia="ru-RU"/>
        </w:rPr>
        <w:t>(серия, номер)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FD759E" w:rsidRPr="00FD759E" w:rsidRDefault="00FD759E" w:rsidP="00FD759E">
      <w:pPr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D759E">
        <w:rPr>
          <w:rFonts w:ascii="Times New Roman" w:eastAsia="Times New Roman" w:hAnsi="Times New Roman" w:cs="Times New Roman"/>
          <w:sz w:val="20"/>
          <w:szCs w:val="20"/>
          <w:lang w:eastAsia="ru-RU"/>
        </w:rPr>
        <w:t>(кем, когда выдан)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5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адресу:</w:t>
      </w:r>
    </w:p>
    <w:p w:rsidR="00FD759E" w:rsidRDefault="00FD759E" w:rsidP="00FD759E">
      <w:pPr>
        <w:spacing w:after="0" w:line="240" w:lineRule="auto"/>
        <w:ind w:left="39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</w:p>
    <w:p w:rsidR="00B45B56" w:rsidRDefault="00B45B56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E0A" w:rsidRPr="00A26E0A" w:rsidRDefault="00FD759E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D759E" w:rsidRPr="00FD759E" w:rsidRDefault="00FD759E" w:rsidP="00B45B56">
      <w:pPr>
        <w:pStyle w:val="a4"/>
        <w:spacing w:before="0" w:beforeAutospacing="0" w:after="0" w:afterAutospacing="0" w:line="288" w:lineRule="atLeast"/>
        <w:ind w:firstLine="54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Я, </w:t>
      </w:r>
      <w:r w:rsidRPr="00FD759E">
        <w:rPr>
          <w:rFonts w:eastAsia="Calibri"/>
          <w:i/>
          <w:sz w:val="28"/>
          <w:szCs w:val="28"/>
        </w:rPr>
        <w:t>(Ф.И.О.  полностью)</w:t>
      </w:r>
      <w:r>
        <w:rPr>
          <w:rFonts w:eastAsia="Calibri"/>
          <w:sz w:val="28"/>
          <w:szCs w:val="28"/>
        </w:rPr>
        <w:t>, владея долей</w:t>
      </w:r>
      <w:r w:rsidRPr="00FD759E">
        <w:rPr>
          <w:rFonts w:eastAsia="Calibri"/>
          <w:sz w:val="28"/>
          <w:szCs w:val="28"/>
        </w:rPr>
        <w:t xml:space="preserve"> в праве собственности на жилой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дом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квартиру</w:t>
      </w:r>
      <w:r w:rsidRPr="00FD759E">
        <w:rPr>
          <w:rFonts w:eastAsia="Calibri"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(нужное подчеркнуть)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являясь нанимателем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на основании договора социального найма жилого дома/квартиры</w:t>
      </w:r>
      <w:r>
        <w:rPr>
          <w:rFonts w:eastAsia="Calibri"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(нужное подчеркнуть)</w:t>
      </w:r>
      <w:r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/</w:t>
      </w:r>
      <w:r>
        <w:rPr>
          <w:rFonts w:eastAsia="Calibri"/>
          <w:sz w:val="28"/>
          <w:szCs w:val="28"/>
        </w:rPr>
        <w:t xml:space="preserve"> </w:t>
      </w:r>
      <w:r w:rsidR="00B45B56">
        <w:rPr>
          <w:rFonts w:eastAsia="Calibri"/>
          <w:sz w:val="28"/>
          <w:szCs w:val="28"/>
        </w:rPr>
        <w:t xml:space="preserve">являясь </w:t>
      </w:r>
      <w:r>
        <w:rPr>
          <w:rFonts w:eastAsia="Calibri"/>
          <w:sz w:val="28"/>
          <w:szCs w:val="28"/>
        </w:rPr>
        <w:t xml:space="preserve">нанимателем </w:t>
      </w:r>
      <w:r w:rsidR="00B45B56" w:rsidRPr="00B45B56">
        <w:rPr>
          <w:rFonts w:eastAsia="Calibri"/>
          <w:sz w:val="28"/>
          <w:szCs w:val="28"/>
        </w:rPr>
        <w:t>на основании договора социального найма</w:t>
      </w:r>
      <w:r w:rsidR="00B45B56">
        <w:rPr>
          <w:rFonts w:eastAsia="Calibri"/>
          <w:sz w:val="28"/>
          <w:szCs w:val="28"/>
        </w:rPr>
        <w:t xml:space="preserve"> жилого </w:t>
      </w:r>
      <w:r>
        <w:rPr>
          <w:rFonts w:eastAsia="Calibri"/>
          <w:sz w:val="28"/>
          <w:szCs w:val="28"/>
        </w:rPr>
        <w:t>помещения,</w:t>
      </w:r>
      <w:r w:rsidRPr="00FD759E">
        <w:rPr>
          <w:rFonts w:eastAsia="Calibri"/>
          <w:sz w:val="28"/>
          <w:szCs w:val="28"/>
        </w:rPr>
        <w:t xml:space="preserve"> являющегося</w:t>
      </w:r>
      <w:r>
        <w:rPr>
          <w:rFonts w:eastAsia="Calibri"/>
          <w:sz w:val="28"/>
          <w:szCs w:val="28"/>
        </w:rPr>
        <w:t xml:space="preserve"> частью</w:t>
      </w:r>
      <w:r w:rsidR="00B45B56">
        <w:rPr>
          <w:rFonts w:eastAsia="Calibri"/>
          <w:sz w:val="28"/>
          <w:szCs w:val="28"/>
        </w:rPr>
        <w:t xml:space="preserve"> жилого дома/квартиры</w:t>
      </w:r>
      <w:r w:rsidRPr="00FD759E">
        <w:rPr>
          <w:rFonts w:eastAsia="Calibri"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(подчеркнуть</w:t>
      </w:r>
      <w:r w:rsidR="00B45B56" w:rsidRPr="00B45B56">
        <w:rPr>
          <w:rFonts w:eastAsia="Calibri"/>
          <w:i/>
          <w:sz w:val="28"/>
          <w:szCs w:val="28"/>
        </w:rPr>
        <w:t xml:space="preserve"> нужное основание</w:t>
      </w:r>
      <w:r w:rsidRPr="00B45B56">
        <w:rPr>
          <w:rFonts w:eastAsia="Calibri"/>
          <w:i/>
          <w:sz w:val="28"/>
          <w:szCs w:val="28"/>
        </w:rPr>
        <w:t xml:space="preserve"> требуемого</w:t>
      </w:r>
      <w:r w:rsidR="00B45B56" w:rsidRPr="00B45B56">
        <w:rPr>
          <w:rFonts w:eastAsia="Calibri"/>
          <w:i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согласия)</w:t>
      </w:r>
      <w:r w:rsidRPr="00FD759E">
        <w:rPr>
          <w:rFonts w:eastAsia="Calibri"/>
          <w:sz w:val="28"/>
          <w:szCs w:val="28"/>
        </w:rPr>
        <w:t>, находящегося/находящейся по</w:t>
      </w:r>
      <w:r w:rsidR="0019252E">
        <w:rPr>
          <w:rFonts w:eastAsia="Calibri"/>
          <w:sz w:val="28"/>
          <w:szCs w:val="28"/>
        </w:rPr>
        <w:t> </w:t>
      </w:r>
      <w:r w:rsidRPr="00FD759E">
        <w:rPr>
          <w:rFonts w:eastAsia="Calibri"/>
          <w:sz w:val="28"/>
          <w:szCs w:val="28"/>
        </w:rPr>
        <w:t xml:space="preserve"> адресу: ____________________________(документ, подтверждающий </w:t>
      </w:r>
      <w:r w:rsidRPr="00FD759E">
        <w:rPr>
          <w:rFonts w:eastAsia="Calibri"/>
          <w:sz w:val="28"/>
          <w:szCs w:val="28"/>
        </w:rPr>
        <w:lastRenderedPageBreak/>
        <w:t xml:space="preserve">право собственности, </w:t>
      </w:r>
      <w:r w:rsidR="00B45B56">
        <w:rPr>
          <w:rFonts w:eastAsia="Calibri"/>
          <w:sz w:val="28"/>
          <w:szCs w:val="28"/>
        </w:rPr>
        <w:t>№</w:t>
      </w:r>
      <w:r w:rsidRPr="00FD759E">
        <w:rPr>
          <w:rFonts w:eastAsia="Calibri"/>
          <w:sz w:val="28"/>
          <w:szCs w:val="28"/>
        </w:rPr>
        <w:t xml:space="preserve"> ____ от __________/договор</w:t>
      </w:r>
      <w:r w:rsidR="00B45B56"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 xml:space="preserve">социального найма жилого помещения </w:t>
      </w:r>
      <w:r w:rsidR="00B45B56">
        <w:rPr>
          <w:rFonts w:eastAsia="Calibri"/>
          <w:sz w:val="28"/>
          <w:szCs w:val="28"/>
        </w:rPr>
        <w:t>№</w:t>
      </w:r>
      <w:r w:rsidRPr="00FD759E">
        <w:rPr>
          <w:rFonts w:eastAsia="Calibri"/>
          <w:sz w:val="28"/>
          <w:szCs w:val="28"/>
        </w:rPr>
        <w:t xml:space="preserve"> __________ от ________________ </w:t>
      </w:r>
      <w:r w:rsidRPr="00B45B56">
        <w:rPr>
          <w:rFonts w:eastAsia="Calibri"/>
          <w:i/>
          <w:sz w:val="28"/>
          <w:szCs w:val="28"/>
        </w:rPr>
        <w:t>(нужное</w:t>
      </w:r>
      <w:r w:rsidR="00B45B56" w:rsidRPr="00B45B56">
        <w:rPr>
          <w:rFonts w:eastAsia="Calibri"/>
          <w:i/>
          <w:sz w:val="28"/>
          <w:szCs w:val="28"/>
        </w:rPr>
        <w:t xml:space="preserve"> </w:t>
      </w:r>
      <w:r w:rsidRPr="00B45B56">
        <w:rPr>
          <w:rFonts w:eastAsia="Calibri"/>
          <w:i/>
          <w:sz w:val="28"/>
          <w:szCs w:val="28"/>
        </w:rPr>
        <w:t>подчеркнуть)</w:t>
      </w:r>
      <w:r w:rsidR="00B45B56">
        <w:rPr>
          <w:rFonts w:eastAsia="Calibri"/>
          <w:sz w:val="28"/>
          <w:szCs w:val="28"/>
        </w:rPr>
        <w:t xml:space="preserve">, даю согласие на </w:t>
      </w:r>
      <w:r w:rsidR="00B45B56" w:rsidRPr="00B45B56">
        <w:rPr>
          <w:rFonts w:eastAsia="Calibri"/>
          <w:sz w:val="28"/>
          <w:szCs w:val="28"/>
        </w:rPr>
        <w:t>внесение</w:t>
      </w:r>
      <w:r w:rsidR="00B45B56">
        <w:rPr>
          <w:rFonts w:eastAsia="Calibri"/>
          <w:sz w:val="28"/>
          <w:szCs w:val="28"/>
        </w:rPr>
        <w:t>/изменений/продление</w:t>
      </w:r>
      <w:r w:rsidR="00B45B56" w:rsidRPr="00B45B56">
        <w:rPr>
          <w:rFonts w:eastAsia="Calibri"/>
          <w:sz w:val="28"/>
          <w:szCs w:val="28"/>
        </w:rPr>
        <w:t xml:space="preserve"> сведений </w:t>
      </w:r>
      <w:r w:rsidR="00B45B56">
        <w:rPr>
          <w:rFonts w:eastAsia="Calibri"/>
          <w:i/>
          <w:sz w:val="28"/>
          <w:szCs w:val="28"/>
        </w:rPr>
        <w:t>(нужное</w:t>
      </w:r>
      <w:r w:rsidR="00B45B56" w:rsidRPr="00B45B56">
        <w:rPr>
          <w:rFonts w:eastAsia="Calibri"/>
          <w:i/>
          <w:sz w:val="28"/>
          <w:szCs w:val="28"/>
        </w:rPr>
        <w:t xml:space="preserve"> подчеркнуть)</w:t>
      </w:r>
      <w:r w:rsidR="00B45B56" w:rsidRPr="00FD759E">
        <w:rPr>
          <w:rFonts w:eastAsia="Calibri"/>
          <w:sz w:val="28"/>
          <w:szCs w:val="28"/>
        </w:rPr>
        <w:t xml:space="preserve"> </w:t>
      </w:r>
      <w:r w:rsidR="00B45B56" w:rsidRPr="00B45B56">
        <w:rPr>
          <w:rFonts w:eastAsia="Calibri"/>
          <w:sz w:val="28"/>
          <w:szCs w:val="28"/>
        </w:rPr>
        <w:t>в реестр</w:t>
      </w:r>
      <w:r w:rsidR="00B45B56">
        <w:rPr>
          <w:rFonts w:eastAsia="Calibri"/>
          <w:sz w:val="28"/>
          <w:szCs w:val="28"/>
        </w:rPr>
        <w:t>е</w:t>
      </w:r>
      <w:r w:rsidR="00B45B56" w:rsidRPr="00B45B56">
        <w:rPr>
          <w:rFonts w:eastAsia="Calibri"/>
          <w:sz w:val="28"/>
          <w:szCs w:val="28"/>
        </w:rPr>
        <w:t xml:space="preserve"> </w:t>
      </w:r>
      <w:r w:rsidR="00915AEE" w:rsidRPr="009D1D9F">
        <w:rPr>
          <w:rFonts w:eastAsia="Calibri"/>
          <w:sz w:val="28"/>
          <w:szCs w:val="28"/>
        </w:rPr>
        <w:t>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4B7C51">
        <w:rPr>
          <w:rFonts w:eastAsia="Calibri"/>
          <w:sz w:val="28"/>
          <w:szCs w:val="28"/>
        </w:rPr>
        <w:t>,</w:t>
      </w:r>
      <w:r w:rsidR="00915AEE">
        <w:rPr>
          <w:rFonts w:eastAsia="Calibri"/>
          <w:sz w:val="28"/>
          <w:szCs w:val="28"/>
        </w:rPr>
        <w:t xml:space="preserve"> </w:t>
      </w:r>
      <w:r w:rsidRPr="00FD759E">
        <w:rPr>
          <w:rFonts w:eastAsia="Calibri"/>
          <w:sz w:val="28"/>
          <w:szCs w:val="28"/>
        </w:rPr>
        <w:t>по</w:t>
      </w:r>
      <w:r w:rsidR="00B45B56">
        <w:rPr>
          <w:rFonts w:eastAsia="Calibri"/>
          <w:sz w:val="28"/>
          <w:szCs w:val="28"/>
        </w:rPr>
        <w:t xml:space="preserve"> указанному </w:t>
      </w:r>
      <w:r w:rsidRPr="00FD759E">
        <w:rPr>
          <w:rFonts w:eastAsia="Calibri"/>
          <w:sz w:val="28"/>
          <w:szCs w:val="28"/>
        </w:rPr>
        <w:t>адресу в отношении владельца</w:t>
      </w:r>
      <w:r w:rsidR="00B45B56">
        <w:rPr>
          <w:rFonts w:eastAsia="Calibri"/>
          <w:sz w:val="28"/>
          <w:szCs w:val="28"/>
        </w:rPr>
        <w:t xml:space="preserve">/нанимателя </w:t>
      </w:r>
      <w:r w:rsidR="00B45B56" w:rsidRPr="00B45B56">
        <w:rPr>
          <w:rFonts w:eastAsia="Calibri"/>
          <w:i/>
          <w:sz w:val="28"/>
          <w:szCs w:val="28"/>
        </w:rPr>
        <w:t>(нужное подчеркнуть)</w:t>
      </w:r>
      <w:r w:rsidRPr="00FD759E">
        <w:rPr>
          <w:rFonts w:eastAsia="Calibri"/>
          <w:sz w:val="28"/>
          <w:szCs w:val="28"/>
        </w:rPr>
        <w:t xml:space="preserve"> жилого помещения _________________(Ф.И.О. в отношении которого дается согласие).</w:t>
      </w:r>
    </w:p>
    <w:p w:rsidR="00FD759E" w:rsidRPr="00FD759E" w:rsidRDefault="00FD759E" w:rsidP="00FD759E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759E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B45B56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FD759E">
        <w:rPr>
          <w:rFonts w:ascii="Times New Roman" w:eastAsia="Calibri" w:hAnsi="Times New Roman" w:cs="Times New Roman"/>
          <w:sz w:val="28"/>
          <w:szCs w:val="28"/>
        </w:rPr>
        <w:t>______________</w:t>
      </w:r>
      <w:r w:rsidR="00B45B56">
        <w:rPr>
          <w:rFonts w:ascii="Times New Roman" w:eastAsia="Calibri" w:hAnsi="Times New Roman" w:cs="Times New Roman"/>
          <w:sz w:val="28"/>
          <w:szCs w:val="28"/>
        </w:rPr>
        <w:t>___________________  __________________</w:t>
      </w:r>
    </w:p>
    <w:p w:rsidR="00FD759E" w:rsidRDefault="00B45B56" w:rsidP="00FD759E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19252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(подпись)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(Ф.И.О.)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D759E" w:rsidRPr="00FD759E">
        <w:rPr>
          <w:rFonts w:ascii="Times New Roman" w:eastAsia="Calibri" w:hAnsi="Times New Roman" w:cs="Times New Roman"/>
          <w:sz w:val="28"/>
          <w:szCs w:val="28"/>
        </w:rPr>
        <w:t xml:space="preserve">     (дата)</w:t>
      </w:r>
    </w:p>
    <w:sectPr w:rsidR="00FD7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92"/>
    <w:rsid w:val="00064485"/>
    <w:rsid w:val="000A6EF9"/>
    <w:rsid w:val="001312F4"/>
    <w:rsid w:val="00162DE9"/>
    <w:rsid w:val="00165E8C"/>
    <w:rsid w:val="0019252E"/>
    <w:rsid w:val="0021066F"/>
    <w:rsid w:val="00283C93"/>
    <w:rsid w:val="002C7AF5"/>
    <w:rsid w:val="00393448"/>
    <w:rsid w:val="003C19A5"/>
    <w:rsid w:val="004B7C51"/>
    <w:rsid w:val="004C1479"/>
    <w:rsid w:val="004F77DC"/>
    <w:rsid w:val="00561DA2"/>
    <w:rsid w:val="00587C95"/>
    <w:rsid w:val="00621692"/>
    <w:rsid w:val="00661FA7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15AEE"/>
    <w:rsid w:val="00962992"/>
    <w:rsid w:val="009B762A"/>
    <w:rsid w:val="00A15790"/>
    <w:rsid w:val="00A26E0A"/>
    <w:rsid w:val="00A919B0"/>
    <w:rsid w:val="00A94977"/>
    <w:rsid w:val="00B45B56"/>
    <w:rsid w:val="00B756BA"/>
    <w:rsid w:val="00C51FDD"/>
    <w:rsid w:val="00D17642"/>
    <w:rsid w:val="00D80AEE"/>
    <w:rsid w:val="00E94034"/>
    <w:rsid w:val="00EB462B"/>
    <w:rsid w:val="00F3724F"/>
    <w:rsid w:val="00F4514D"/>
    <w:rsid w:val="00FD7138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4A414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FD7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2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Скобелева Карина Олеговна</cp:lastModifiedBy>
  <cp:revision>4</cp:revision>
  <dcterms:created xsi:type="dcterms:W3CDTF">2025-08-06T16:07:00Z</dcterms:created>
  <dcterms:modified xsi:type="dcterms:W3CDTF">2025-10-21T13:27:00Z</dcterms:modified>
</cp:coreProperties>
</file>